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156B90">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156B90">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156B9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74B1E" w:rsidRPr="00774B1E">
        <w:rPr>
          <w:rFonts w:ascii="Arial" w:hAnsi="Arial" w:cs="Arial"/>
          <w:b/>
          <w:sz w:val="20"/>
          <w:szCs w:val="20"/>
        </w:rPr>
        <w:t>Revitalizace areálu CM Moravské Budějovice</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w:t>
      </w:r>
      <w:bookmarkStart w:id="0" w:name="_GoBack"/>
      <w:bookmarkEnd w:id="0"/>
      <w:r w:rsidRPr="00D06B08">
        <w:rPr>
          <w:rFonts w:ascii="Arial" w:eastAsia="Times New Roman" w:hAnsi="Arial" w:cs="Arial"/>
          <w:sz w:val="20"/>
          <w:szCs w:val="20"/>
          <w:lang w:eastAsia="ar-SA"/>
        </w:rPr>
        <w:t>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w:t>
      </w:r>
      <w:r w:rsidRPr="00D06B08">
        <w:rPr>
          <w:rFonts w:ascii="Arial" w:eastAsia="Times New Roman" w:hAnsi="Arial" w:cs="Arial"/>
          <w:sz w:val="20"/>
          <w:szCs w:val="20"/>
          <w:lang w:eastAsia="ar-SA"/>
        </w:rPr>
        <w:lastRenderedPageBreak/>
        <w:t>přednost před ujednáními v této smlouvě.</w:t>
      </w:r>
    </w:p>
    <w:p w:rsidR="0002636F" w:rsidRPr="00D06B08" w:rsidRDefault="0002636F" w:rsidP="00FB2669">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w:t>
      </w:r>
      <w:r w:rsidR="00FB2669">
        <w:rPr>
          <w:rFonts w:ascii="Arial" w:eastAsia="Times New Roman" w:hAnsi="Arial" w:cs="Arial"/>
          <w:sz w:val="20"/>
          <w:szCs w:val="20"/>
          <w:lang w:eastAsia="ar-SA"/>
        </w:rPr>
        <w:t xml:space="preserve"> a pravidly </w:t>
      </w:r>
      <w:r w:rsidR="00FB2669" w:rsidRPr="00FB2669">
        <w:rPr>
          <w:rFonts w:ascii="Arial" w:eastAsia="Times New Roman" w:hAnsi="Arial" w:cs="Arial"/>
          <w:sz w:val="20"/>
          <w:szCs w:val="20"/>
          <w:lang w:eastAsia="ar-SA"/>
        </w:rPr>
        <w:t xml:space="preserve">38. výzvy Ministerstva životního prostředí </w:t>
      </w:r>
      <w:r w:rsidR="00FB2669">
        <w:rPr>
          <w:rFonts w:ascii="Arial" w:eastAsia="Times New Roman" w:hAnsi="Arial" w:cs="Arial"/>
          <w:sz w:val="20"/>
          <w:szCs w:val="20"/>
          <w:lang w:eastAsia="ar-SA"/>
        </w:rPr>
        <w:t xml:space="preserve">uvedené </w:t>
      </w:r>
      <w:r w:rsidR="00FB2669" w:rsidRPr="00FB2669">
        <w:rPr>
          <w:rFonts w:ascii="Arial" w:eastAsia="Times New Roman" w:hAnsi="Arial" w:cs="Arial"/>
          <w:sz w:val="20"/>
          <w:szCs w:val="20"/>
          <w:lang w:eastAsia="ar-SA"/>
        </w:rPr>
        <w:t xml:space="preserve">v </w:t>
      </w:r>
      <w:r w:rsidR="00FB2669" w:rsidRPr="00FB2669">
        <w:rPr>
          <w:rFonts w:ascii="Arial" w:eastAsia="Times New Roman" w:hAnsi="Arial" w:cs="Arial"/>
          <w:b/>
          <w:sz w:val="20"/>
          <w:szCs w:val="20"/>
          <w:lang w:eastAsia="ar-SA"/>
        </w:rPr>
        <w:t>Příloze A2</w:t>
      </w:r>
      <w:r w:rsidRPr="00D06B08">
        <w:rPr>
          <w:rFonts w:ascii="Arial" w:eastAsia="Times New Roman" w:hAnsi="Arial" w:cs="Arial"/>
          <w:sz w:val="20"/>
          <w:szCs w:val="20"/>
          <w:lang w:eastAsia="ar-SA"/>
        </w:rPr>
        <w:t>.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007E0A20">
        <w:rPr>
          <w:rFonts w:ascii="Arial" w:eastAsia="Times New Roman" w:hAnsi="Arial" w:cs="Arial"/>
          <w:b/>
          <w:sz w:val="20"/>
          <w:szCs w:val="20"/>
          <w:lang w:eastAsia="ar-SA"/>
        </w:rPr>
        <w:t>do 36</w:t>
      </w:r>
      <w:r w:rsidRPr="00013CC6">
        <w:rPr>
          <w:rFonts w:ascii="Arial" w:eastAsia="Times New Roman" w:hAnsi="Arial" w:cs="Arial"/>
          <w:b/>
          <w:sz w:val="20"/>
          <w:szCs w:val="20"/>
          <w:lang w:eastAsia="ar-SA"/>
        </w:rPr>
        <w:t xml:space="preserve">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w:t>
      </w:r>
      <w:r w:rsidRPr="00135828">
        <w:rPr>
          <w:rFonts w:ascii="Arial" w:hAnsi="Arial" w:cs="Arial"/>
          <w:sz w:val="20"/>
          <w:szCs w:val="20"/>
        </w:rPr>
        <w:lastRenderedPageBreak/>
        <w:t>k dohodě při odsouhlasení množství nebo druhu provedených služeb, je zhotovitel oprávněn fakturovat pouze práce, u kterých nedošlo k rozporu</w:t>
      </w:r>
      <w:r w:rsidRPr="00D06B08">
        <w:rPr>
          <w:rFonts w:ascii="Arial" w:hAnsi="Arial" w:cs="Arial"/>
          <w:sz w:val="20"/>
          <w:szCs w:val="20"/>
        </w:rPr>
        <w:t>.</w:t>
      </w:r>
    </w:p>
    <w:p w:rsidR="00FB2669" w:rsidRDefault="00FB2669"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w:t>
      </w:r>
      <w:r w:rsidRPr="00D06B08">
        <w:rPr>
          <w:rFonts w:ascii="Arial" w:hAnsi="Arial" w:cs="Arial"/>
          <w:sz w:val="20"/>
        </w:rPr>
        <w:lastRenderedPageBreak/>
        <w:t xml:space="preserve">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w:t>
      </w:r>
      <w:r w:rsidRPr="009E0256">
        <w:rPr>
          <w:rFonts w:ascii="Arial" w:eastAsia="Times New Roman" w:hAnsi="Arial" w:cs="Arial"/>
          <w:snapToGrid w:val="0"/>
          <w:sz w:val="20"/>
          <w:szCs w:val="20"/>
          <w:lang w:eastAsia="cs-CZ"/>
        </w:rPr>
        <w:lastRenderedPageBreak/>
        <w:t xml:space="preserve">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lastRenderedPageBreak/>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lastRenderedPageBreak/>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B1E"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774B1E" w:rsidRPr="00774B1E" w:rsidRDefault="00774B1E" w:rsidP="00774B1E">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Pr>
          <w:rFonts w:ascii="Arial" w:hAnsi="Arial" w:cs="Arial"/>
          <w:sz w:val="20"/>
          <w:szCs w:val="20"/>
        </w:rPr>
        <w:lastRenderedPageBreak/>
        <w:t>Zhotovitel se v případě vyhlášení nové výzvy OPŽP zavazuje k zapracování případných změn projektové dokumentace PDPS v souladu s podmínkami nově vyhlášené výzvy, a to na základě pokynu objednatele.</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w:t>
      </w:r>
      <w:r w:rsidRPr="00810CA5">
        <w:rPr>
          <w:rFonts w:ascii="Arial" w:hAnsi="Arial" w:cs="Arial"/>
          <w:color w:val="000000"/>
          <w:sz w:val="20"/>
          <w:szCs w:val="20"/>
        </w:rPr>
        <w:lastRenderedPageBreak/>
        <w:t>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FB2669" w:rsidRPr="00D06B08" w:rsidRDefault="00FB2669"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A2</w:t>
      </w:r>
      <w:r>
        <w:rPr>
          <w:rFonts w:ascii="Arial" w:eastAsia="Times New Roman" w:hAnsi="Arial" w:cs="Arial"/>
          <w:sz w:val="20"/>
          <w:szCs w:val="20"/>
          <w:lang w:eastAsia="ar-SA"/>
        </w:rPr>
        <w:tab/>
      </w:r>
      <w:r w:rsidRPr="00FB2669">
        <w:rPr>
          <w:rFonts w:ascii="Arial" w:eastAsia="Times New Roman" w:hAnsi="Arial" w:cs="Arial"/>
          <w:sz w:val="20"/>
          <w:szCs w:val="20"/>
          <w:lang w:eastAsia="ar-SA"/>
        </w:rPr>
        <w:t>38. výzva Ministerstva životního prostředí</w:t>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Pr="00AA5615" w:rsidRDefault="00FB2669" w:rsidP="00FB2669">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Pr>
          <w:rFonts w:ascii="Arial" w:eastAsia="Times New Roman" w:hAnsi="Arial" w:cs="Arial"/>
          <w:b/>
          <w:sz w:val="20"/>
          <w:szCs w:val="20"/>
          <w:lang w:eastAsia="ar-SA"/>
        </w:rPr>
        <w:t>2</w:t>
      </w:r>
      <w:r w:rsidRPr="00AA5615">
        <w:rPr>
          <w:rFonts w:ascii="Arial" w:eastAsia="Times New Roman" w:hAnsi="Arial" w:cs="Arial"/>
          <w:b/>
          <w:sz w:val="20"/>
          <w:szCs w:val="20"/>
          <w:lang w:eastAsia="ar-SA"/>
        </w:rPr>
        <w:t xml:space="preserve"> </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FB2669" w:rsidRDefault="00FB2669" w:rsidP="00FB2669">
      <w:pPr>
        <w:tabs>
          <w:tab w:val="left" w:pos="4253"/>
          <w:tab w:val="left" w:pos="5387"/>
        </w:tabs>
        <w:spacing w:after="0" w:line="240" w:lineRule="auto"/>
        <w:jc w:val="center"/>
        <w:rPr>
          <w:rFonts w:ascii="Arial" w:eastAsia="Times New Roman" w:hAnsi="Arial" w:cs="Arial"/>
          <w:sz w:val="24"/>
          <w:szCs w:val="24"/>
          <w:lang w:eastAsia="ar-SA"/>
        </w:rPr>
      </w:pPr>
      <w:r w:rsidRPr="00FB2669">
        <w:rPr>
          <w:rFonts w:ascii="Arial" w:hAnsi="Arial" w:cs="Arial"/>
          <w:b/>
          <w:sz w:val="24"/>
          <w:szCs w:val="24"/>
        </w:rPr>
        <w:t>38. výzva Ministerstva životního prostředí</w:t>
      </w:r>
    </w:p>
    <w:p w:rsidR="00FB2669" w:rsidRPr="00D06B08" w:rsidRDefault="00FB2669" w:rsidP="00FB2669">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lastRenderedPageBreak/>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56B90">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56B90">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774B1E" w:rsidP="006E11F6">
          <w:pPr>
            <w:spacing w:after="120"/>
            <w:rPr>
              <w:rFonts w:ascii="Arial" w:hAnsi="Arial" w:cs="Arial"/>
              <w:b/>
              <w:sz w:val="16"/>
              <w:szCs w:val="16"/>
            </w:rPr>
          </w:pPr>
          <w:r w:rsidRPr="00774B1E">
            <w:rPr>
              <w:rFonts w:ascii="Arial" w:hAnsi="Arial" w:cs="Arial"/>
              <w:b/>
              <w:sz w:val="16"/>
              <w:szCs w:val="16"/>
            </w:rPr>
            <w:t>Revitalizace areálu CM Moravské Budějovice</w:t>
          </w:r>
        </w:p>
      </w:tc>
      <w:tc>
        <w:tcPr>
          <w:tcW w:w="3709" w:type="dxa"/>
        </w:tcPr>
        <w:p w:rsidR="00FD5AA7" w:rsidRPr="00924428" w:rsidRDefault="00FD5AA7" w:rsidP="00FD5AA7">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FD5AA7" w:rsidP="00FD5AA7">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56B90"/>
    <w:rsid w:val="00165B60"/>
    <w:rsid w:val="00192BB2"/>
    <w:rsid w:val="001F51BD"/>
    <w:rsid w:val="001F7E92"/>
    <w:rsid w:val="00212951"/>
    <w:rsid w:val="002318EB"/>
    <w:rsid w:val="00242172"/>
    <w:rsid w:val="00263365"/>
    <w:rsid w:val="002B4502"/>
    <w:rsid w:val="003B7F2B"/>
    <w:rsid w:val="003C1001"/>
    <w:rsid w:val="004A07C6"/>
    <w:rsid w:val="004D6AA6"/>
    <w:rsid w:val="0050004C"/>
    <w:rsid w:val="00552112"/>
    <w:rsid w:val="00555069"/>
    <w:rsid w:val="005A695F"/>
    <w:rsid w:val="00635070"/>
    <w:rsid w:val="006C4204"/>
    <w:rsid w:val="006E11F6"/>
    <w:rsid w:val="007155E4"/>
    <w:rsid w:val="00774B1E"/>
    <w:rsid w:val="00791A63"/>
    <w:rsid w:val="007A50D8"/>
    <w:rsid w:val="007E0A20"/>
    <w:rsid w:val="007F64F5"/>
    <w:rsid w:val="00815618"/>
    <w:rsid w:val="0083136F"/>
    <w:rsid w:val="0085394E"/>
    <w:rsid w:val="008F2FA1"/>
    <w:rsid w:val="009014AB"/>
    <w:rsid w:val="009074AC"/>
    <w:rsid w:val="00924428"/>
    <w:rsid w:val="00933BF8"/>
    <w:rsid w:val="009E455D"/>
    <w:rsid w:val="00A23E09"/>
    <w:rsid w:val="00A2734F"/>
    <w:rsid w:val="00A30690"/>
    <w:rsid w:val="00A62DD0"/>
    <w:rsid w:val="00A75AB9"/>
    <w:rsid w:val="00AA5615"/>
    <w:rsid w:val="00AC64FA"/>
    <w:rsid w:val="00B244A1"/>
    <w:rsid w:val="00B652F5"/>
    <w:rsid w:val="00B83B48"/>
    <w:rsid w:val="00BE456F"/>
    <w:rsid w:val="00C80317"/>
    <w:rsid w:val="00C81351"/>
    <w:rsid w:val="00CC7199"/>
    <w:rsid w:val="00CE44A1"/>
    <w:rsid w:val="00D952C5"/>
    <w:rsid w:val="00DB3FA7"/>
    <w:rsid w:val="00E0602B"/>
    <w:rsid w:val="00E774FF"/>
    <w:rsid w:val="00E97E6E"/>
    <w:rsid w:val="00F45809"/>
    <w:rsid w:val="00FB2669"/>
    <w:rsid w:val="00FB69CA"/>
    <w:rsid w:val="00FD5A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TotalTime>
  <Pages>15</Pages>
  <Words>4798</Words>
  <Characters>28311</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46</cp:revision>
  <dcterms:created xsi:type="dcterms:W3CDTF">2022-10-25T21:48:00Z</dcterms:created>
  <dcterms:modified xsi:type="dcterms:W3CDTF">2024-02-20T06:49:00Z</dcterms:modified>
</cp:coreProperties>
</file>